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1B2F3B2E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7126A6">
        <w:rPr>
          <w:b w:val="0"/>
          <w:bCs/>
          <w:u w:val="single"/>
        </w:rPr>
        <w:t>2451072</w:t>
      </w:r>
      <w:ins w:id="0" w:author="Macutkiewicz Danuta" w:date="2024-10-16T18:11:00Z">
        <w:r w:rsidR="0056324F">
          <w:rPr>
            <w:b w:val="0"/>
            <w:bCs/>
            <w:u w:val="single"/>
          </w:rPr>
          <w:t>L</w:t>
        </w:r>
      </w:ins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1" w:name="_Hlk99612894"/>
      <w:bookmarkStart w:id="2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1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2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cutkiewicz Danuta">
    <w15:presenceInfo w15:providerId="AD" w15:userId="S::Danuta.Macutkiewicz@mfipr.gov.pl::5ceb0e53-5d46-49e7-bb60-1a7f3c72b5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56324F"/>
    <w:rsid w:val="00605F4F"/>
    <w:rsid w:val="006D5FC5"/>
    <w:rsid w:val="007126A6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6</cp:revision>
  <dcterms:created xsi:type="dcterms:W3CDTF">2024-05-27T10:01:00Z</dcterms:created>
  <dcterms:modified xsi:type="dcterms:W3CDTF">2024-10-16T16:11:00Z</dcterms:modified>
</cp:coreProperties>
</file>